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ook w:val="04A0" w:firstRow="1" w:lastRow="0" w:firstColumn="1" w:lastColumn="0" w:noHBand="0" w:noVBand="1"/>
      </w:tblPr>
      <w:tblGrid>
        <w:gridCol w:w="1349"/>
        <w:gridCol w:w="3685"/>
      </w:tblGrid>
      <w:tr w:rsidR="00C76255" w14:paraId="32E40C44" w14:textId="77777777">
        <w:trPr>
          <w:jc w:val="center"/>
        </w:trPr>
        <w:tc>
          <w:tcPr>
            <w:tcW w:w="1191" w:type="dxa"/>
          </w:tcPr>
          <w:p w14:paraId="68F662FA" w14:textId="77777777" w:rsidR="00C76255" w:rsidRDefault="008E4631">
            <w:pPr>
              <w:jc w:val="center"/>
            </w:pPr>
            <w:r>
              <w:rPr>
                <w:noProof/>
              </w:rPr>
              <w:drawing>
                <wp:inline distT="0" distB="0" distL="0" distR="0" wp14:anchorId="0C848B90" wp14:editId="53EAC789">
                  <wp:extent cx="720000" cy="72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ala_medium.png"/>
                          <pic:cNvPicPr/>
                        </pic:nvPicPr>
                        <pic:blipFill>
                          <a:blip r:embed="rId4"/>
                          <a:stretch>
                            <a:fillRect/>
                          </a:stretch>
                        </pic:blipFill>
                        <pic:spPr>
                          <a:xfrm>
                            <a:off x="0" y="0"/>
                            <a:ext cx="720000" cy="720000"/>
                          </a:xfrm>
                          <a:prstGeom prst="rect">
                            <a:avLst/>
                          </a:prstGeom>
                        </pic:spPr>
                      </pic:pic>
                    </a:graphicData>
                  </a:graphic>
                </wp:inline>
              </w:drawing>
            </w:r>
          </w:p>
        </w:tc>
        <w:tc>
          <w:tcPr>
            <w:tcW w:w="3685" w:type="dxa"/>
            <w:vAlign w:val="center"/>
          </w:tcPr>
          <w:p w14:paraId="4F40051C" w14:textId="77777777" w:rsidR="00C76255" w:rsidRDefault="008E4631">
            <w:pPr>
              <w:spacing w:after="0"/>
            </w:pPr>
            <w:r>
              <w:rPr>
                <w:b/>
                <w:color w:val="163F2B"/>
                <w:sz w:val="40"/>
              </w:rPr>
              <w:t>MarkMate Feedback</w:t>
            </w:r>
          </w:p>
          <w:p w14:paraId="6610F06A" w14:textId="77777777" w:rsidR="00C76255" w:rsidRDefault="008E4631">
            <w:pPr>
              <w:spacing w:after="0"/>
            </w:pPr>
            <w:r>
              <w:rPr>
                <w:b/>
              </w:rPr>
              <w:t>Total Grade: 15 out of 20</w:t>
            </w:r>
          </w:p>
        </w:tc>
      </w:tr>
    </w:tbl>
    <w:p w14:paraId="71B76CE9" w14:textId="77777777" w:rsidR="00C76255" w:rsidRPr="008E4631" w:rsidRDefault="008E4631">
      <w:pPr>
        <w:jc w:val="both"/>
        <w:rPr>
          <w:sz w:val="22"/>
          <w:szCs w:val="22"/>
        </w:rPr>
      </w:pPr>
      <w:r>
        <w:rPr>
          <w:b/>
        </w:rPr>
        <w:br/>
      </w:r>
      <w:r w:rsidRPr="008E4631">
        <w:rPr>
          <w:b/>
          <w:sz w:val="22"/>
          <w:szCs w:val="22"/>
        </w:rPr>
        <w:t xml:space="preserve">Rubric: </w:t>
      </w:r>
      <w:r w:rsidRPr="008E4631">
        <w:rPr>
          <w:sz w:val="22"/>
          <w:szCs w:val="22"/>
        </w:rPr>
        <w:t>Argument &amp; Persuasiveness</w:t>
      </w:r>
    </w:p>
    <w:p w14:paraId="24DA092D" w14:textId="77777777" w:rsidR="00C76255" w:rsidRPr="008E4631" w:rsidRDefault="008E4631">
      <w:pPr>
        <w:jc w:val="both"/>
        <w:rPr>
          <w:sz w:val="22"/>
          <w:szCs w:val="22"/>
        </w:rPr>
      </w:pPr>
      <w:r w:rsidRPr="008E4631">
        <w:rPr>
          <w:b/>
          <w:sz w:val="22"/>
          <w:szCs w:val="22"/>
        </w:rPr>
        <w:t xml:space="preserve">Feedback: </w:t>
      </w:r>
      <w:r w:rsidRPr="008E4631">
        <w:rPr>
          <w:i/>
          <w:sz w:val="22"/>
          <w:szCs w:val="22"/>
        </w:rPr>
        <w:t xml:space="preserve">The essay clearly states a position in favor of using AI for feedback on student essays and supports it with strong reasons. The author effectively argues that </w:t>
      </w:r>
      <w:r w:rsidRPr="008E4631">
        <w:rPr>
          <w:i/>
          <w:sz w:val="22"/>
          <w:szCs w:val="22"/>
        </w:rPr>
        <w:t>AI provides faster feedback, is consistent, and helps reduce teacher workload, making the argument persuasive.</w:t>
      </w:r>
    </w:p>
    <w:p w14:paraId="5B9ED7CA" w14:textId="77777777" w:rsidR="00C76255" w:rsidRPr="008E4631" w:rsidRDefault="008E4631">
      <w:pPr>
        <w:rPr>
          <w:sz w:val="22"/>
          <w:szCs w:val="22"/>
        </w:rPr>
      </w:pPr>
      <w:r w:rsidRPr="008E4631">
        <w:rPr>
          <w:b/>
          <w:sz w:val="22"/>
          <w:szCs w:val="22"/>
        </w:rPr>
        <w:t xml:space="preserve">Grade: </w:t>
      </w:r>
      <w:r w:rsidRPr="008E4631">
        <w:rPr>
          <w:sz w:val="22"/>
          <w:szCs w:val="22"/>
        </w:rPr>
        <w:t>5 out of 5</w:t>
      </w:r>
    </w:p>
    <w:p w14:paraId="77C9556B" w14:textId="774D1926" w:rsidR="00C76255" w:rsidRPr="008E4631" w:rsidRDefault="008E4631">
      <w:pPr>
        <w:spacing w:after="0"/>
        <w:jc w:val="center"/>
        <w:rPr>
          <w:sz w:val="22"/>
          <w:szCs w:val="22"/>
        </w:rPr>
      </w:pPr>
      <w:r>
        <w:rPr>
          <w:color w:val="163F2B"/>
          <w:sz w:val="22"/>
          <w:szCs w:val="22"/>
        </w:rPr>
        <w:t>------------</w:t>
      </w:r>
      <w:r w:rsidRPr="008E4631">
        <w:rPr>
          <w:color w:val="163F2B"/>
          <w:sz w:val="22"/>
          <w:szCs w:val="22"/>
        </w:rPr>
        <w:t>----</w:t>
      </w:r>
      <w:r w:rsidR="00DE713A" w:rsidRPr="008E4631">
        <w:rPr>
          <w:color w:val="163F2B"/>
          <w:sz w:val="22"/>
          <w:szCs w:val="22"/>
        </w:rPr>
        <w:t>-</w:t>
      </w:r>
      <w:r w:rsidRPr="008E4631">
        <w:rPr>
          <w:color w:val="163F2B"/>
          <w:sz w:val="22"/>
          <w:szCs w:val="22"/>
        </w:rPr>
        <w:t>---------------------------------------------------------------------------------------------------------------------</w:t>
      </w:r>
    </w:p>
    <w:p w14:paraId="01DEDF70" w14:textId="77777777" w:rsidR="00C76255" w:rsidRPr="008E4631" w:rsidRDefault="008E4631">
      <w:pPr>
        <w:jc w:val="both"/>
        <w:rPr>
          <w:sz w:val="22"/>
          <w:szCs w:val="22"/>
        </w:rPr>
      </w:pPr>
      <w:r w:rsidRPr="008E4631">
        <w:rPr>
          <w:b/>
          <w:sz w:val="22"/>
          <w:szCs w:val="22"/>
        </w:rPr>
        <w:br/>
        <w:t xml:space="preserve">Rubric: </w:t>
      </w:r>
      <w:r w:rsidRPr="008E4631">
        <w:rPr>
          <w:sz w:val="22"/>
          <w:szCs w:val="22"/>
        </w:rPr>
        <w:t>Evidence &amp; Examples</w:t>
      </w:r>
    </w:p>
    <w:p w14:paraId="5E2E7F03" w14:textId="77777777" w:rsidR="00C76255" w:rsidRPr="008E4631" w:rsidRDefault="008E4631">
      <w:pPr>
        <w:jc w:val="both"/>
        <w:rPr>
          <w:sz w:val="22"/>
          <w:szCs w:val="22"/>
        </w:rPr>
      </w:pPr>
      <w:r w:rsidRPr="008E4631">
        <w:rPr>
          <w:b/>
          <w:sz w:val="22"/>
          <w:szCs w:val="22"/>
        </w:rPr>
        <w:t xml:space="preserve">Feedback: </w:t>
      </w:r>
      <w:r w:rsidRPr="008E4631">
        <w:rPr>
          <w:i/>
          <w:sz w:val="22"/>
          <w:szCs w:val="22"/>
        </w:rPr>
        <w:t>While the essay includes some relevant examples, such as the comparison of AI feedback speed to teacher feedback and the mention of AI's consistency, these examples could be more specific. For instance, citing specific AI tools or studies that demonstrate these benefits would strengthen the argument.</w:t>
      </w:r>
    </w:p>
    <w:p w14:paraId="38CB8031" w14:textId="77777777" w:rsidR="00C76255" w:rsidRPr="008E4631" w:rsidRDefault="008E4631">
      <w:pPr>
        <w:rPr>
          <w:sz w:val="22"/>
          <w:szCs w:val="22"/>
        </w:rPr>
      </w:pPr>
      <w:r w:rsidRPr="008E4631">
        <w:rPr>
          <w:b/>
          <w:sz w:val="22"/>
          <w:szCs w:val="22"/>
        </w:rPr>
        <w:t xml:space="preserve">Grade: </w:t>
      </w:r>
      <w:r w:rsidRPr="008E4631">
        <w:rPr>
          <w:sz w:val="22"/>
          <w:szCs w:val="22"/>
        </w:rPr>
        <w:t>3 out of 5</w:t>
      </w:r>
    </w:p>
    <w:p w14:paraId="67029BCD" w14:textId="77777777" w:rsidR="008E4631" w:rsidRPr="008E4631" w:rsidRDefault="008E4631" w:rsidP="008E4631">
      <w:pPr>
        <w:spacing w:after="0"/>
        <w:jc w:val="center"/>
        <w:rPr>
          <w:sz w:val="22"/>
          <w:szCs w:val="22"/>
        </w:rPr>
      </w:pPr>
      <w:r>
        <w:rPr>
          <w:color w:val="163F2B"/>
          <w:sz w:val="22"/>
          <w:szCs w:val="22"/>
        </w:rPr>
        <w:t>------------</w:t>
      </w:r>
      <w:r w:rsidRPr="008E4631">
        <w:rPr>
          <w:color w:val="163F2B"/>
          <w:sz w:val="22"/>
          <w:szCs w:val="22"/>
        </w:rPr>
        <w:t>--------------------------------------------------------------------------------------------------------------------------</w:t>
      </w:r>
    </w:p>
    <w:p w14:paraId="44E65F50" w14:textId="77777777" w:rsidR="00C76255" w:rsidRPr="008E4631" w:rsidRDefault="008E4631">
      <w:pPr>
        <w:jc w:val="both"/>
        <w:rPr>
          <w:sz w:val="22"/>
          <w:szCs w:val="22"/>
        </w:rPr>
      </w:pPr>
      <w:r w:rsidRPr="008E4631">
        <w:rPr>
          <w:b/>
          <w:sz w:val="22"/>
          <w:szCs w:val="22"/>
        </w:rPr>
        <w:br/>
        <w:t xml:space="preserve">Rubric: </w:t>
      </w:r>
      <w:r w:rsidRPr="008E4631">
        <w:rPr>
          <w:sz w:val="22"/>
          <w:szCs w:val="22"/>
        </w:rPr>
        <w:t>Structure &amp; Organization</w:t>
      </w:r>
    </w:p>
    <w:p w14:paraId="54E353C2" w14:textId="77777777" w:rsidR="00C76255" w:rsidRPr="008E4631" w:rsidRDefault="008E4631">
      <w:pPr>
        <w:jc w:val="both"/>
        <w:rPr>
          <w:sz w:val="22"/>
          <w:szCs w:val="22"/>
        </w:rPr>
      </w:pPr>
      <w:r w:rsidRPr="008E4631">
        <w:rPr>
          <w:b/>
          <w:sz w:val="22"/>
          <w:szCs w:val="22"/>
        </w:rPr>
        <w:t xml:space="preserve">Feedback: </w:t>
      </w:r>
      <w:r w:rsidRPr="008E4631">
        <w:rPr>
          <w:i/>
          <w:sz w:val="22"/>
          <w:szCs w:val="22"/>
        </w:rPr>
        <w:t>The essay has a clear introduction, body paragraphs, and a conclusion. However, the transition between points could be smoother, and the organization of ideas could be slightly improved to enhance clarity. For example, the paragraph discussing AI's consistency could be better linked to the previous point about speed.</w:t>
      </w:r>
    </w:p>
    <w:p w14:paraId="30110F32" w14:textId="77777777" w:rsidR="00C76255" w:rsidRPr="008E4631" w:rsidRDefault="008E4631">
      <w:pPr>
        <w:rPr>
          <w:sz w:val="22"/>
          <w:szCs w:val="22"/>
        </w:rPr>
      </w:pPr>
      <w:r w:rsidRPr="008E4631">
        <w:rPr>
          <w:b/>
          <w:sz w:val="22"/>
          <w:szCs w:val="22"/>
        </w:rPr>
        <w:t xml:space="preserve">Grade: </w:t>
      </w:r>
      <w:r w:rsidRPr="008E4631">
        <w:rPr>
          <w:sz w:val="22"/>
          <w:szCs w:val="22"/>
        </w:rPr>
        <w:t>4 out of 5</w:t>
      </w:r>
    </w:p>
    <w:p w14:paraId="58F6AFE5" w14:textId="77777777" w:rsidR="008E4631" w:rsidRPr="008E4631" w:rsidRDefault="008E4631" w:rsidP="008E4631">
      <w:pPr>
        <w:spacing w:after="0"/>
        <w:jc w:val="center"/>
        <w:rPr>
          <w:sz w:val="22"/>
          <w:szCs w:val="22"/>
        </w:rPr>
      </w:pPr>
      <w:r>
        <w:rPr>
          <w:color w:val="163F2B"/>
          <w:sz w:val="22"/>
          <w:szCs w:val="22"/>
        </w:rPr>
        <w:t>------------</w:t>
      </w:r>
      <w:r w:rsidRPr="008E4631">
        <w:rPr>
          <w:color w:val="163F2B"/>
          <w:sz w:val="22"/>
          <w:szCs w:val="22"/>
        </w:rPr>
        <w:t>--------------------------------------------------------------------------------------------------------------------------</w:t>
      </w:r>
    </w:p>
    <w:p w14:paraId="7BCDC47B" w14:textId="77777777" w:rsidR="00C76255" w:rsidRPr="008E4631" w:rsidRDefault="008E4631">
      <w:pPr>
        <w:jc w:val="both"/>
        <w:rPr>
          <w:sz w:val="22"/>
          <w:szCs w:val="22"/>
        </w:rPr>
      </w:pPr>
      <w:r w:rsidRPr="008E4631">
        <w:rPr>
          <w:b/>
          <w:sz w:val="22"/>
          <w:szCs w:val="22"/>
        </w:rPr>
        <w:br/>
        <w:t xml:space="preserve">Rubric: </w:t>
      </w:r>
      <w:r w:rsidRPr="008E4631">
        <w:rPr>
          <w:sz w:val="22"/>
          <w:szCs w:val="22"/>
        </w:rPr>
        <w:t>Language, Grammar &amp; Clarity</w:t>
      </w:r>
    </w:p>
    <w:p w14:paraId="1FF7A908" w14:textId="77777777" w:rsidR="00C76255" w:rsidRPr="008E4631" w:rsidRDefault="008E4631">
      <w:pPr>
        <w:jc w:val="both"/>
        <w:rPr>
          <w:sz w:val="22"/>
          <w:szCs w:val="22"/>
        </w:rPr>
      </w:pPr>
      <w:r w:rsidRPr="008E4631">
        <w:rPr>
          <w:b/>
          <w:sz w:val="22"/>
          <w:szCs w:val="22"/>
        </w:rPr>
        <w:t xml:space="preserve">Feedback: </w:t>
      </w:r>
      <w:r w:rsidRPr="008E4631">
        <w:rPr>
          <w:i/>
          <w:sz w:val="22"/>
          <w:szCs w:val="22"/>
        </w:rPr>
        <w:t>The writing is generally clear and understandable, but there are instances of informal language and first-person perspective that detract from the overall tone. Phrases like "obviously" and "like creativity" could be replaced with more formal language to improve clarity and professionalism.</w:t>
      </w:r>
    </w:p>
    <w:p w14:paraId="7B1C659B" w14:textId="77777777" w:rsidR="00C76255" w:rsidRPr="008E4631" w:rsidRDefault="008E4631">
      <w:pPr>
        <w:rPr>
          <w:sz w:val="22"/>
          <w:szCs w:val="22"/>
        </w:rPr>
      </w:pPr>
      <w:r w:rsidRPr="008E4631">
        <w:rPr>
          <w:b/>
          <w:sz w:val="22"/>
          <w:szCs w:val="22"/>
        </w:rPr>
        <w:t xml:space="preserve">Grade: </w:t>
      </w:r>
      <w:r w:rsidRPr="008E4631">
        <w:rPr>
          <w:sz w:val="22"/>
          <w:szCs w:val="22"/>
        </w:rPr>
        <w:t>3 out of 5</w:t>
      </w:r>
    </w:p>
    <w:p w14:paraId="0B72D303" w14:textId="77777777" w:rsidR="00C76255" w:rsidRDefault="008E4631">
      <w:r>
        <w:br w:type="page"/>
      </w:r>
    </w:p>
    <w:p w14:paraId="4F15DC8D" w14:textId="77777777" w:rsidR="00C76255" w:rsidRDefault="008E4631">
      <w:pPr>
        <w:jc w:val="center"/>
      </w:pPr>
      <w:r>
        <w:rPr>
          <w:b/>
          <w:color w:val="163F2B"/>
          <w:sz w:val="40"/>
        </w:rPr>
        <w:lastRenderedPageBreak/>
        <w:t>Original Essay</w:t>
      </w:r>
    </w:p>
    <w:p w14:paraId="14BAEB7C" w14:textId="77777777" w:rsidR="008D5FBA" w:rsidRPr="008E4631" w:rsidRDefault="008D5FBA" w:rsidP="008D5FBA">
      <w:pPr>
        <w:rPr>
          <w:sz w:val="22"/>
          <w:szCs w:val="22"/>
        </w:rPr>
      </w:pPr>
      <w:r w:rsidRPr="008E4631">
        <w:rPr>
          <w:b/>
          <w:bCs/>
          <w:sz w:val="22"/>
          <w:szCs w:val="22"/>
        </w:rPr>
        <w:t>Should AI Be Used to Provide Feedback on Student Essays?</w:t>
      </w:r>
    </w:p>
    <w:p w14:paraId="61E8BADA" w14:textId="77777777" w:rsidR="008D5FBA" w:rsidRPr="008E4631" w:rsidRDefault="008D5FBA" w:rsidP="008D5FBA">
      <w:pPr>
        <w:rPr>
          <w:sz w:val="22"/>
          <w:szCs w:val="22"/>
        </w:rPr>
      </w:pPr>
      <w:r w:rsidRPr="008E4631">
        <w:rPr>
          <w:sz w:val="22"/>
          <w:szCs w:val="22"/>
        </w:rPr>
        <w:t xml:space="preserve">In today’s world, technology is getting better and more involved in education. </w:t>
      </w:r>
      <w:commentRangeStart w:id="0"/>
      <w:r w:rsidRPr="008E4631">
        <w:rPr>
          <w:sz w:val="22"/>
          <w:szCs w:val="22"/>
        </w:rPr>
        <w:commentReference w:id="0"/>
      </w:r>
      <w:commentRangeEnd w:id="0"/>
      <w:del w:id="1" w:author="MarkMate" w:date="2025-04-16T06:59:00Z">
        <w:r w:rsidRPr="008E4631">
          <w:rPr>
            <w:sz w:val="22"/>
            <w:szCs w:val="22"/>
          </w:rPr>
          <w:delText>One question that comes up a lot is whether AI (artificial intelligence) should be used to give feedback on student essays.</w:delText>
        </w:r>
      </w:del>
      <w:ins w:id="2" w:author="MarkMate" w:date="2025-04-16T06:59:00Z">
        <w:r w:rsidRPr="008E4631">
          <w:rPr>
            <w:sz w:val="22"/>
            <w:szCs w:val="22"/>
          </w:rPr>
          <w:t>A prevalent question in education today is whether artificial intelligence (AI) should be utilized to provide feedback on student essays.</w:t>
        </w:r>
      </w:ins>
      <w:r w:rsidRPr="008E4631">
        <w:rPr>
          <w:sz w:val="22"/>
          <w:szCs w:val="22"/>
        </w:rPr>
        <w:t xml:space="preserve"> I believe the answer is yes. AI can help students improve faster, give more consistent feedback, and reduce the workload on teachers.</w:t>
      </w:r>
    </w:p>
    <w:p w14:paraId="38552FFC" w14:textId="77777777" w:rsidR="008D5FBA" w:rsidRPr="008E4631" w:rsidRDefault="008D5FBA" w:rsidP="008D5FBA">
      <w:pPr>
        <w:rPr>
          <w:sz w:val="22"/>
          <w:szCs w:val="22"/>
        </w:rPr>
      </w:pPr>
      <w:commentRangeStart w:id="3"/>
      <w:r w:rsidRPr="008E4631">
        <w:rPr>
          <w:sz w:val="22"/>
          <w:szCs w:val="22"/>
        </w:rPr>
        <w:commentReference w:id="3"/>
      </w:r>
      <w:commentRangeEnd w:id="3"/>
      <w:del w:id="4" w:author="MarkMate" w:date="2025-04-16T06:59:00Z">
        <w:r w:rsidRPr="008E4631">
          <w:rPr>
            <w:sz w:val="22"/>
            <w:szCs w:val="22"/>
          </w:rPr>
          <w:delText>First of all, AI can help students get feedback way faster than a teacher can.</w:delText>
        </w:r>
      </w:del>
      <w:ins w:id="5" w:author="MarkMate" w:date="2025-04-16T06:59:00Z">
        <w:r w:rsidRPr="008E4631">
          <w:rPr>
            <w:sz w:val="22"/>
            <w:szCs w:val="22"/>
          </w:rPr>
          <w:t>Firstly, AI can assist students in receiving feedback significantly faster than traditional methods employed by teachers.</w:t>
        </w:r>
      </w:ins>
      <w:r w:rsidRPr="008E4631">
        <w:rPr>
          <w:sz w:val="22"/>
          <w:szCs w:val="22"/>
        </w:rPr>
        <w:t xml:space="preserve"> Sometimes when I hand in an essay, it takes a week or more to get it back. By then, I’ve already forgotten what I was even thinking when I wrote it. </w:t>
      </w:r>
      <w:commentRangeStart w:id="6"/>
      <w:r w:rsidRPr="008E4631">
        <w:rPr>
          <w:sz w:val="22"/>
          <w:szCs w:val="22"/>
        </w:rPr>
        <w:commentReference w:id="6"/>
      </w:r>
      <w:commentRangeEnd w:id="6"/>
      <w:del w:id="7" w:author="MarkMate" w:date="2025-04-16T06:59:00Z">
        <w:r w:rsidRPr="008E4631">
          <w:rPr>
            <w:sz w:val="22"/>
            <w:szCs w:val="22"/>
          </w:rPr>
          <w:delText>If AI could give feedback instantly, I could fix my mistakes right away and learn while it’s still fresh in my mind.</w:delText>
        </w:r>
      </w:del>
      <w:ins w:id="8" w:author="MarkMate" w:date="2025-04-16T06:59:00Z">
        <w:r w:rsidRPr="008E4631">
          <w:rPr>
            <w:sz w:val="22"/>
            <w:szCs w:val="22"/>
          </w:rPr>
          <w:t>If AI were capable of providing instant feedback, students could rectify their mistakes immediately and learn while the material is still fresh in their minds.</w:t>
        </w:r>
      </w:ins>
      <w:r w:rsidRPr="008E4631">
        <w:rPr>
          <w:sz w:val="22"/>
          <w:szCs w:val="22"/>
        </w:rPr>
        <w:t xml:space="preserve"> This would help me get better at writing more quickly, especially if I’m working on a rough draft and want to improve before handing it in.</w:t>
      </w:r>
    </w:p>
    <w:p w14:paraId="371EBAE0" w14:textId="77777777" w:rsidR="008D5FBA" w:rsidRPr="008E4631" w:rsidRDefault="008D5FBA" w:rsidP="008D5FBA">
      <w:pPr>
        <w:rPr>
          <w:sz w:val="22"/>
          <w:szCs w:val="22"/>
        </w:rPr>
      </w:pPr>
      <w:r w:rsidRPr="008E4631">
        <w:rPr>
          <w:sz w:val="22"/>
          <w:szCs w:val="22"/>
        </w:rPr>
        <w:t xml:space="preserve">Another reason is that AI is consistent and fair. Teachers are human (obviously), so their mood, how busy they are, or even what time of day it is can affect how they grade. One teacher might think my essay is a B, while another might give it a C+ or even an A-. </w:t>
      </w:r>
      <w:commentRangeStart w:id="9"/>
      <w:r w:rsidRPr="008E4631">
        <w:rPr>
          <w:sz w:val="22"/>
          <w:szCs w:val="22"/>
        </w:rPr>
        <w:commentReference w:id="9"/>
      </w:r>
      <w:commentRangeEnd w:id="9"/>
      <w:del w:id="10" w:author="MarkMate" w:date="2025-04-16T06:59:00Z">
        <w:r w:rsidRPr="008E4631">
          <w:rPr>
            <w:sz w:val="22"/>
            <w:szCs w:val="22"/>
          </w:rPr>
          <w:delText>AI doesn’t have moods or get tired.</w:delText>
        </w:r>
      </w:del>
      <w:ins w:id="11" w:author="MarkMate" w:date="2025-04-16T06:59:00Z">
        <w:r w:rsidRPr="008E4631">
          <w:rPr>
            <w:sz w:val="22"/>
            <w:szCs w:val="22"/>
          </w:rPr>
          <w:t>Unlike humans, AI does not experience moods or fatigue.</w:t>
        </w:r>
      </w:ins>
      <w:r w:rsidRPr="008E4631">
        <w:rPr>
          <w:sz w:val="22"/>
          <w:szCs w:val="22"/>
        </w:rPr>
        <w:t xml:space="preserve"> It can use the same rules every time, which means all students get the same kind of feedback. That makes things </w:t>
      </w:r>
      <w:proofErr w:type="gramStart"/>
      <w:r w:rsidRPr="008E4631">
        <w:rPr>
          <w:sz w:val="22"/>
          <w:szCs w:val="22"/>
        </w:rPr>
        <w:t>more fair</w:t>
      </w:r>
      <w:proofErr w:type="gramEnd"/>
      <w:r w:rsidRPr="008E4631">
        <w:rPr>
          <w:sz w:val="22"/>
          <w:szCs w:val="22"/>
        </w:rPr>
        <w:t>, especially when grades are important for college and stuff.</w:t>
      </w:r>
    </w:p>
    <w:p w14:paraId="30F40588" w14:textId="77777777" w:rsidR="008D5FBA" w:rsidRPr="008E4631" w:rsidRDefault="008D5FBA" w:rsidP="008D5FBA">
      <w:pPr>
        <w:rPr>
          <w:sz w:val="22"/>
          <w:szCs w:val="22"/>
        </w:rPr>
      </w:pPr>
      <w:r w:rsidRPr="008E4631">
        <w:rPr>
          <w:sz w:val="22"/>
          <w:szCs w:val="22"/>
        </w:rPr>
        <w:t xml:space="preserve">Also, AI can help teachers save time. Teachers have a lot of students and a ton of essays to read, especially in high school. If AI can help with the first round of feedback, teachers could spend more time focusing on the things AI isn’t great at—like creativity, deeper analysis, or personal voice. </w:t>
      </w:r>
      <w:commentRangeStart w:id="12"/>
      <w:r w:rsidRPr="008E4631">
        <w:rPr>
          <w:sz w:val="22"/>
          <w:szCs w:val="22"/>
        </w:rPr>
        <w:commentReference w:id="12"/>
      </w:r>
      <w:commentRangeEnd w:id="12"/>
      <w:del w:id="13" w:author="MarkMate" w:date="2025-04-16T06:59:00Z">
        <w:r w:rsidRPr="008E4631">
          <w:rPr>
            <w:sz w:val="22"/>
            <w:szCs w:val="22"/>
          </w:rPr>
          <w:delText>It could also mean teachers are less stressed and more available to help students one-on-one.</w:delText>
        </w:r>
      </w:del>
      <w:ins w:id="14" w:author="MarkMate" w:date="2025-04-16T06:59:00Z">
        <w:r w:rsidRPr="008E4631">
          <w:rPr>
            <w:sz w:val="22"/>
            <w:szCs w:val="22"/>
          </w:rPr>
          <w:t>Additionally, this could lead to teachers experiencing reduced stress levels and increased availability for one-on-one student assistance.</w:t>
        </w:r>
      </w:ins>
      <w:r w:rsidRPr="008E4631">
        <w:rPr>
          <w:sz w:val="22"/>
          <w:szCs w:val="22"/>
        </w:rPr>
        <w:t xml:space="preserve"> That would be a win for everybody.</w:t>
      </w:r>
    </w:p>
    <w:p w14:paraId="1C850A4D" w14:textId="77777777" w:rsidR="008D5FBA" w:rsidRPr="008E4631" w:rsidRDefault="008D5FBA" w:rsidP="008D5FBA">
      <w:pPr>
        <w:rPr>
          <w:sz w:val="22"/>
          <w:szCs w:val="22"/>
        </w:rPr>
      </w:pPr>
      <w:r w:rsidRPr="008E4631">
        <w:rPr>
          <w:sz w:val="22"/>
          <w:szCs w:val="22"/>
        </w:rPr>
        <w:t xml:space="preserve">Some people say AI feedback isn’t perfect, and they’re right. Sometimes it might not understand sarcasm or a super creative style. </w:t>
      </w:r>
      <w:commentRangeStart w:id="15"/>
      <w:r w:rsidRPr="008E4631">
        <w:rPr>
          <w:sz w:val="22"/>
          <w:szCs w:val="22"/>
        </w:rPr>
        <w:commentReference w:id="15"/>
      </w:r>
      <w:commentRangeEnd w:id="15"/>
      <w:del w:id="16" w:author="MarkMate" w:date="2025-04-16T06:59:00Z">
        <w:r w:rsidRPr="008E4631">
          <w:rPr>
            <w:sz w:val="22"/>
            <w:szCs w:val="22"/>
          </w:rPr>
          <w:delText>But that doesn’t mean we shouldn’t use it.</w:delText>
        </w:r>
      </w:del>
      <w:ins w:id="17" w:author="MarkMate" w:date="2025-04-16T06:59:00Z">
        <w:r w:rsidRPr="008E4631">
          <w:rPr>
            <w:sz w:val="22"/>
            <w:szCs w:val="22"/>
          </w:rPr>
          <w:t>However, this does not imply that AI should not be utilized.</w:t>
        </w:r>
      </w:ins>
      <w:r w:rsidRPr="008E4631">
        <w:rPr>
          <w:sz w:val="22"/>
          <w:szCs w:val="22"/>
        </w:rPr>
        <w:t xml:space="preserve"> It just means we should use it </w:t>
      </w:r>
      <w:r w:rsidRPr="008E4631">
        <w:rPr>
          <w:i/>
          <w:iCs/>
          <w:sz w:val="22"/>
          <w:szCs w:val="22"/>
        </w:rPr>
        <w:t>alongside</w:t>
      </w:r>
      <w:r w:rsidRPr="008E4631">
        <w:rPr>
          <w:sz w:val="22"/>
          <w:szCs w:val="22"/>
        </w:rPr>
        <w:t xml:space="preserve"> teachers, not instead of them. AI can do the basic stuff—like checking grammar, organization, and structure—while teachers focus on the more complex parts of writing. That way, students get the best of both worlds.</w:t>
      </w:r>
    </w:p>
    <w:p w14:paraId="36E8E1EC" w14:textId="77777777" w:rsidR="008D5FBA" w:rsidRPr="008E4631" w:rsidRDefault="008D5FBA" w:rsidP="008D5FBA">
      <w:pPr>
        <w:rPr>
          <w:sz w:val="22"/>
          <w:szCs w:val="22"/>
        </w:rPr>
      </w:pPr>
      <w:r w:rsidRPr="008E4631">
        <w:rPr>
          <w:sz w:val="22"/>
          <w:szCs w:val="22"/>
        </w:rPr>
        <w:lastRenderedPageBreak/>
        <w:t xml:space="preserve">In conclusion, AI should be used to provide feedback on student essays because it gives quick responses, is more consistent, and helps reduce the pressure on teachers. It’s not perfect, but it can still be a super useful tool. </w:t>
      </w:r>
      <w:commentRangeStart w:id="18"/>
      <w:r w:rsidRPr="008E4631">
        <w:rPr>
          <w:sz w:val="22"/>
          <w:szCs w:val="22"/>
        </w:rPr>
        <w:commentReference w:id="18"/>
      </w:r>
      <w:commentRangeEnd w:id="18"/>
      <w:del w:id="19" w:author="MarkMate" w:date="2025-04-16T06:59:00Z">
        <w:r w:rsidRPr="008E4631">
          <w:rPr>
            <w:sz w:val="22"/>
            <w:szCs w:val="22"/>
          </w:rPr>
          <w:delText>If used the right way, AI could help students like me turn those B essays into A’s, and that’s something I think most people would be on board with.</w:delText>
        </w:r>
      </w:del>
      <w:ins w:id="20" w:author="MarkMate" w:date="2025-04-16T06:59:00Z">
        <w:r w:rsidRPr="008E4631">
          <w:rPr>
            <w:sz w:val="22"/>
            <w:szCs w:val="22"/>
          </w:rPr>
          <w:t>If implemented effectively, AI has the potential to assist students in transforming their B essays into A essays, a concept that many individuals would likely support.</w:t>
        </w:r>
      </w:ins>
    </w:p>
    <w:p w14:paraId="1F2FEC2F" w14:textId="77777777" w:rsidR="008D5FBA" w:rsidRDefault="008D5FBA"/>
    <w:sectPr w:rsidR="008D5FBA">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Mate" w:date="2025-04-16T16:59:00Z" w:initials="MM">
    <w:p w14:paraId="70F5C3C2" w14:textId="77777777" w:rsidR="00C76255" w:rsidRDefault="008E4631">
      <w:r>
        <w:t>The edited sentence uses more formal language ('prevalent question' instead of 'comes up a lot') which is appropriate for an academic essay. Additionally, it places 'artificial intelligence' before the acronym 'AI' for clarity, ensuring that all readers understand the term without needing prior knowledge.</w:t>
      </w:r>
    </w:p>
  </w:comment>
  <w:comment w:id="3" w:author="MarkMate" w:date="2025-04-16T16:59:00Z" w:initials="MM">
    <w:p w14:paraId="1F63E662" w14:textId="77777777" w:rsidR="00C76255" w:rsidRDefault="008E4631">
      <w:r>
        <w:t>The phrase 'way faster' is informal and can be replaced with 'significantly faster' to enhance the tone of the essay. Additionally, 'traditional methods employed by teachers' adds clarity and formality, making the argument stronger.</w:t>
      </w:r>
    </w:p>
  </w:comment>
  <w:comment w:id="6" w:author="MarkMate" w:date="2025-04-16T16:59:00Z" w:initials="MM">
    <w:p w14:paraId="568A0FA6" w14:textId="77777777" w:rsidR="00C76255" w:rsidRDefault="008E4631">
      <w:r>
        <w:t>Changing 'I could fix my mistakes' to 'students could rectify their mistakes' shifts the focus from a personal perspective to a more general one, which is more suitable for an academic essay. The word 'rectify' is also more formal than 'fix', improving the overall tone.</w:t>
      </w:r>
    </w:p>
  </w:comment>
  <w:comment w:id="9" w:author="MarkMate" w:date="2025-04-16T16:59:00Z" w:initials="MM">
    <w:p w14:paraId="0987292D" w14:textId="77777777" w:rsidR="00C76255" w:rsidRDefault="008E4631">
      <w:r>
        <w:t>The revised sentence presents a more formal comparison by using 'Unlike humans' instead of 'AI doesn’t', which strengthens the argument's clarity and professionalism.</w:t>
      </w:r>
    </w:p>
  </w:comment>
  <w:comment w:id="12" w:author="MarkMate" w:date="2025-04-16T16:59:00Z" w:initials="MM">
    <w:p w14:paraId="21435CF8" w14:textId="77777777" w:rsidR="00C76255" w:rsidRDefault="008E4631">
      <w:r>
        <w:t>The phrase 'this could lead to' adds clarity regarding what 'it' refers to, and 'reduced stress levels' is more formal than 'less stressed'. The revised sentence also maintains a more academic tone throughout.</w:t>
      </w:r>
    </w:p>
  </w:comment>
  <w:comment w:id="15" w:author="MarkMate" w:date="2025-04-16T16:59:00Z" w:initials="MM">
    <w:p w14:paraId="305263B9" w14:textId="77777777" w:rsidR="00C76255" w:rsidRDefault="008E4631">
      <w:r>
        <w:t>The transition from 'But' to 'However' enhances the formality of the essay. Additionally, 'this does not imply' is more precise and academic than 'that doesn’t mean', improving clarity and tone.</w:t>
      </w:r>
    </w:p>
  </w:comment>
  <w:comment w:id="18" w:author="MarkMate" w:date="2025-04-16T16:59:00Z" w:initials="MM">
    <w:p w14:paraId="63C86A93" w14:textId="77777777" w:rsidR="00C76255" w:rsidRDefault="008E4631">
      <w:r>
        <w:t>The phrase 'if implemented effectively' is more formal than 'if used the right way', and 'assist students in transforming' is clearer and more sophisticated than 'help students like me turn'. The revised ending is more persuasive and maintains the academic tone expected in an essay.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F5C3C2" w15:done="0"/>
  <w15:commentEx w15:paraId="1F63E662" w15:done="0"/>
  <w15:commentEx w15:paraId="568A0FA6" w15:done="0"/>
  <w15:commentEx w15:paraId="0987292D" w15:done="0"/>
  <w15:commentEx w15:paraId="21435CF8" w15:done="0"/>
  <w15:commentEx w15:paraId="305263B9" w15:done="0"/>
  <w15:commentEx w15:paraId="63C86A9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F5C3C2" w16cid:durableId="28666CB5"/>
  <w16cid:commentId w16cid:paraId="1F63E662" w16cid:durableId="384A2042"/>
  <w16cid:commentId w16cid:paraId="568A0FA6" w16cid:durableId="6E11078B"/>
  <w16cid:commentId w16cid:paraId="0987292D" w16cid:durableId="2E827024"/>
  <w16cid:commentId w16cid:paraId="21435CF8" w16cid:durableId="5145347C"/>
  <w16cid:commentId w16cid:paraId="305263B9" w16cid:durableId="4A4F624E"/>
  <w16cid:commentId w16cid:paraId="63C86A93" w16cid:durableId="3D5C4B1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BA"/>
    <w:rsid w:val="00095CBA"/>
    <w:rsid w:val="008C2DE5"/>
    <w:rsid w:val="008D5FBA"/>
    <w:rsid w:val="008E4631"/>
    <w:rsid w:val="00C76255"/>
    <w:rsid w:val="00DE71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B8AC"/>
  <w15:chartTrackingRefBased/>
  <w15:docId w15:val="{CC040B38-4D10-42ED-9F84-CF2C859A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631"/>
  </w:style>
  <w:style w:type="paragraph" w:styleId="Heading1">
    <w:name w:val="heading 1"/>
    <w:basedOn w:val="Normal"/>
    <w:next w:val="Normal"/>
    <w:link w:val="Heading1Char"/>
    <w:uiPriority w:val="9"/>
    <w:qFormat/>
    <w:rsid w:val="008D5F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5F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5FB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5FB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5FB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5F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5F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5F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5F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FB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5FB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5FB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5FB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5FB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5F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5F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5F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5FBA"/>
    <w:rPr>
      <w:rFonts w:eastAsiaTheme="majorEastAsia" w:cstheme="majorBidi"/>
      <w:color w:val="272727" w:themeColor="text1" w:themeTint="D8"/>
    </w:rPr>
  </w:style>
  <w:style w:type="paragraph" w:styleId="Title">
    <w:name w:val="Title"/>
    <w:basedOn w:val="Normal"/>
    <w:next w:val="Normal"/>
    <w:link w:val="TitleChar"/>
    <w:uiPriority w:val="10"/>
    <w:qFormat/>
    <w:rsid w:val="008D5F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F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5F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5F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5FBA"/>
    <w:pPr>
      <w:spacing w:before="160"/>
      <w:jc w:val="center"/>
    </w:pPr>
    <w:rPr>
      <w:i/>
      <w:iCs/>
      <w:color w:val="404040" w:themeColor="text1" w:themeTint="BF"/>
    </w:rPr>
  </w:style>
  <w:style w:type="character" w:customStyle="1" w:styleId="QuoteChar">
    <w:name w:val="Quote Char"/>
    <w:basedOn w:val="DefaultParagraphFont"/>
    <w:link w:val="Quote"/>
    <w:uiPriority w:val="29"/>
    <w:rsid w:val="008D5FBA"/>
    <w:rPr>
      <w:i/>
      <w:iCs/>
      <w:color w:val="404040" w:themeColor="text1" w:themeTint="BF"/>
    </w:rPr>
  </w:style>
  <w:style w:type="paragraph" w:styleId="ListParagraph">
    <w:name w:val="List Paragraph"/>
    <w:basedOn w:val="Normal"/>
    <w:uiPriority w:val="34"/>
    <w:qFormat/>
    <w:rsid w:val="008D5FBA"/>
    <w:pPr>
      <w:ind w:left="720"/>
      <w:contextualSpacing/>
    </w:pPr>
  </w:style>
  <w:style w:type="character" w:styleId="IntenseEmphasis">
    <w:name w:val="Intense Emphasis"/>
    <w:basedOn w:val="DefaultParagraphFont"/>
    <w:uiPriority w:val="21"/>
    <w:qFormat/>
    <w:rsid w:val="008D5FBA"/>
    <w:rPr>
      <w:i/>
      <w:iCs/>
      <w:color w:val="2F5496" w:themeColor="accent1" w:themeShade="BF"/>
    </w:rPr>
  </w:style>
  <w:style w:type="paragraph" w:styleId="IntenseQuote">
    <w:name w:val="Intense Quote"/>
    <w:basedOn w:val="Normal"/>
    <w:next w:val="Normal"/>
    <w:link w:val="IntenseQuoteChar"/>
    <w:uiPriority w:val="30"/>
    <w:qFormat/>
    <w:rsid w:val="008D5F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5FBA"/>
    <w:rPr>
      <w:i/>
      <w:iCs/>
      <w:color w:val="2F5496" w:themeColor="accent1" w:themeShade="BF"/>
    </w:rPr>
  </w:style>
  <w:style w:type="character" w:styleId="IntenseReference">
    <w:name w:val="Intense Reference"/>
    <w:basedOn w:val="DefaultParagraphFont"/>
    <w:uiPriority w:val="32"/>
    <w:qFormat/>
    <w:rsid w:val="008D5FBA"/>
    <w:rPr>
      <w:b/>
      <w:bCs/>
      <w:smallCaps/>
      <w:color w:val="2F5496" w:themeColor="accent1" w:themeShade="BF"/>
      <w:spacing w:val="5"/>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801549">
      <w:bodyDiv w:val="1"/>
      <w:marLeft w:val="0"/>
      <w:marRight w:val="0"/>
      <w:marTop w:val="0"/>
      <w:marBottom w:val="0"/>
      <w:divBdr>
        <w:top w:val="none" w:sz="0" w:space="0" w:color="auto"/>
        <w:left w:val="none" w:sz="0" w:space="0" w:color="auto"/>
        <w:bottom w:val="none" w:sz="0" w:space="0" w:color="auto"/>
        <w:right w:val="none" w:sz="0" w:space="0" w:color="auto"/>
      </w:divBdr>
    </w:div>
    <w:div w:id="123859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797</Words>
  <Characters>4544</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Wills</dc:creator>
  <cp:keywords/>
  <dc:description/>
  <cp:lastModifiedBy>Samuel Wills</cp:lastModifiedBy>
  <cp:revision>2</cp:revision>
  <dcterms:created xsi:type="dcterms:W3CDTF">2025-04-16T08:26:00Z</dcterms:created>
  <dcterms:modified xsi:type="dcterms:W3CDTF">2025-04-16T08:26:00Z</dcterms:modified>
</cp:coreProperties>
</file>